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4330E2D6" w:rsidR="00BF07C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3574CE">
        <w:rPr>
          <w:rFonts w:asciiTheme="minorHAnsi" w:hAnsiTheme="minorHAnsi" w:cstheme="minorHAnsi"/>
          <w:b/>
          <w:sz w:val="28"/>
          <w:szCs w:val="28"/>
        </w:rPr>
        <w:t>–</w:t>
      </w:r>
      <w:r>
        <w:rPr>
          <w:rFonts w:asciiTheme="minorHAnsi" w:hAnsiTheme="minorHAnsi" w:cstheme="minorHAnsi"/>
          <w:b/>
          <w:sz w:val="28"/>
          <w:szCs w:val="28"/>
        </w:rPr>
        <w:t xml:space="preserve"> Contract</w:t>
      </w:r>
    </w:p>
    <w:p w14:paraId="22A79397" w14:textId="55398463" w:rsidR="003574CE" w:rsidRPr="00374953" w:rsidRDefault="002916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615-</w:t>
      </w:r>
      <w:r w:rsidR="003574CE">
        <w:rPr>
          <w:rFonts w:asciiTheme="minorHAnsi" w:hAnsiTheme="minorHAnsi" w:cstheme="minorHAnsi"/>
          <w:b/>
          <w:sz w:val="28"/>
          <w:szCs w:val="28"/>
        </w:rPr>
        <w:t>24-78</w:t>
      </w:r>
      <w:r>
        <w:rPr>
          <w:rFonts w:asciiTheme="minorHAnsi" w:hAnsiTheme="minorHAnsi" w:cstheme="minorHAnsi"/>
          <w:b/>
          <w:sz w:val="28"/>
          <w:szCs w:val="28"/>
        </w:rPr>
        <w:t>607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78A799A" w:rsidR="002A351E" w:rsidRPr="00374953" w:rsidRDefault="00FC315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Heather Moulton" w:date="2024-02-20T12:24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 xml:space="preserve">Ray O’Herron Company, Inc. 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A69F4D9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Heather Moulton" w:date="2024-02-20T12:24:00Z">
                  <w:r w:rsidR="00FC3155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" w:author="Heather Moulton" w:date="2024-02-20T12:24:00Z">
                  <w:r w:rsidR="00FC3155" w:rsidDel="00FC3155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23C729D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Heather Moulton" w:date="2024-02-20T12:24:00Z">
                  <w:r w:rsidR="00FC3155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4" w:author="Heather Moulton" w:date="2024-02-20T12:24:00Z">
                  <w:r w:rsidR="00FC3155" w:rsidDel="00FC3155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BEE08D4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Heather Moulton" w:date="2024-02-20T12:24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Heather Moulton" w:date="2024-02-20T12:24:00Z">
                  <w:r w:rsidR="0073737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C5FED6A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Heather Moulton" w:date="2024-02-20T12:24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Heather Moulton" w:date="2024-02-20T12:24:00Z">
                  <w:r w:rsidR="0073737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D41DD99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Heather Moulton" w:date="2024-02-20T12:24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Heather Moulton" w:date="2024-02-20T12:24:00Z">
                  <w:r w:rsidR="0073737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0FABD08" w:rsidR="00737375" w:rsidRPr="00374953" w:rsidRDefault="00506CC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Heather Moulton" w:date="2024-02-20T12:24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Heather Moulton" w:date="2024-02-20T12:24:00Z">
                  <w:r w:rsidR="0073737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506CC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438A3B0" w:rsidR="000868CA" w:rsidRPr="00374953" w:rsidRDefault="00506CC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Heather Moulton" w:date="2024-02-20T12:24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Heather Moulton" w:date="2024-02-20T12:24:00Z">
                  <w:r w:rsidR="000868CA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506CCC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338076E4" w:rsidR="0034473B" w:rsidRDefault="00506CCC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Heather Moulton" w:date="2024-02-20T12:25:00Z">
                  <w:r w:rsidR="0034473B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506CCC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0060AEBF" w:rsidR="001276E5" w:rsidRPr="00374953" w:rsidRDefault="00506CCC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Heather Moulton" w:date="2024-02-20T12:25:00Z">
                  <w:r w:rsidR="001276E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D80C068" w:rsidR="001276E5" w:rsidRPr="00374953" w:rsidRDefault="00506CCC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Heather Moulton" w:date="2024-02-20T12:25:00Z">
                  <w:r w:rsidR="001276E5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CFECD94" w:rsidR="001276E5" w:rsidRDefault="00506CCC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Heather Moulton" w:date="2024-02-21T09:40:00Z">
                  <w:r w:rsidR="004F79D4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2" w:author="Heather Moulton" w:date="2024-02-21T09:40:00Z">
                  <w:r w:rsidR="004F79D4" w:rsidDel="004F79D4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402BF4C4" w14:textId="22C365CC" w:rsidR="001276E5" w:rsidRPr="00374953" w:rsidRDefault="00506CCC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9D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506CCC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6CBDB7BD" w:rsidR="000A0BFB" w:rsidRPr="00374953" w:rsidRDefault="00506CCC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Heather Moulton" w:date="2024-02-20T12:25:00Z">
                  <w:r w:rsidR="000A0BFB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506CCC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F7A68A5" w:rsidR="000A0BFB" w:rsidRPr="00374953" w:rsidRDefault="00506CCC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Heather Moulton" w:date="2024-02-20T12:25:00Z">
                  <w:r w:rsidR="000A0BFB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506CCC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D0C7664" w:rsidR="00A1289A" w:rsidRPr="00374953" w:rsidRDefault="00506CCC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Heather Moulton" w:date="2024-02-20T12:25:00Z">
                  <w:r w:rsidR="00FC3155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Heather Moulton" w:date="2024-02-20T12:25:00Z">
                  <w:r w:rsidR="00A1289A" w:rsidRPr="00374953" w:rsidDel="00FC3155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506CC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506CC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06CC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06CC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06CC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06CC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06CC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06CC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06CC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06CC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06CC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06CC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06CC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06CC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9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9"/>
      <w:r>
        <w:rPr>
          <w:rStyle w:val="CommentReference"/>
        </w:rPr>
        <w:commentReference w:id="29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9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ather Moulton">
    <w15:presenceInfo w15:providerId="AD" w15:userId="S::HeatherM@oherron.com::3b6b78a7-d4c1-49bd-944d-0ac6f8c65b9f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1604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74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4F79D4"/>
    <w:rsid w:val="00501015"/>
    <w:rsid w:val="00506CCC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239C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C3155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3589</Characters>
  <Application>Microsoft Office Word</Application>
  <DocSecurity>0</DocSecurity>
  <Lines>29</Lines>
  <Paragraphs>8</Paragraphs>
  <ScaleCrop>false</ScaleCrop>
  <Company>State of Indiana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2024-02-28T18:16:00Z</dcterms:created>
  <dcterms:modified xsi:type="dcterms:W3CDTF">2024-02-28T18:16:00Z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